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E521D" w14:textId="77777777" w:rsidR="00CA5E5D" w:rsidRPr="00CA5E5D" w:rsidRDefault="00CA5E5D" w:rsidP="00CA5E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</w:p>
    <w:p w14:paraId="02E10DFD" w14:textId="77777777" w:rsidR="00CA5E5D" w:rsidRPr="00CA5E5D" w:rsidRDefault="00CA5E5D" w:rsidP="00CA5E5D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46AF717" wp14:editId="2695FFA1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24229" w14:textId="77777777" w:rsidR="00CA5E5D" w:rsidRPr="00CA5E5D" w:rsidRDefault="00CA5E5D" w:rsidP="00CA5E5D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Gádoros Nagyközség Önkormányzata</w:t>
      </w:r>
    </w:p>
    <w:p w14:paraId="1910C88F" w14:textId="77777777" w:rsidR="00CA5E5D" w:rsidRPr="00CA5E5D" w:rsidRDefault="00CA5E5D" w:rsidP="00CA5E5D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5932 Gádoros, Kossuth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eastAsia="en-US"/>
        </w:rPr>
        <w:t xml:space="preserve"> Lajos 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u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eastAsia="en-US"/>
        </w:rPr>
        <w:t xml:space="preserve">tca </w:t>
      </w: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>16.</w:t>
      </w:r>
    </w:p>
    <w:p w14:paraId="33EAE021" w14:textId="77777777" w:rsidR="00CA5E5D" w:rsidRPr="00CA5E5D" w:rsidRDefault="00CA5E5D" w:rsidP="00CA5E5D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 w:eastAsia="en-US"/>
        </w:rPr>
      </w:pPr>
      <w:r w:rsidRPr="00CA5E5D">
        <w:rPr>
          <w:rFonts w:ascii="Monotype Corsiva" w:eastAsia="Calibri" w:hAnsi="Monotype Corsiva" w:cs="Times New Roman"/>
          <w:b/>
          <w:sz w:val="32"/>
          <w:szCs w:val="24"/>
          <w:lang w:val="x-none" w:eastAsia="en-US"/>
        </w:rPr>
        <w:tab/>
      </w:r>
    </w:p>
    <w:p w14:paraId="54A52515" w14:textId="77777777" w:rsidR="00CA5E5D" w:rsidRPr="00CA5E5D" w:rsidRDefault="00CA5E5D" w:rsidP="00CA5E5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</w:p>
    <w:p w14:paraId="5E8C8153" w14:textId="77777777" w:rsidR="00CA5E5D" w:rsidRPr="00CA5E5D" w:rsidRDefault="00CA5E5D" w:rsidP="00CA5E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F4A402B" w14:textId="77777777" w:rsidR="00CA5E5D" w:rsidRPr="00CA5E5D" w:rsidRDefault="00CA5E5D" w:rsidP="00CA5E5D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  <w:lang w:eastAsia="en-US"/>
        </w:rPr>
      </w:pPr>
    </w:p>
    <w:p w14:paraId="6E8C847D" w14:textId="77777777" w:rsidR="00CA5E5D" w:rsidRPr="00CA5E5D" w:rsidRDefault="00CA5E5D" w:rsidP="00CA5E5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>ELŐTERJESZTÉS</w:t>
      </w:r>
    </w:p>
    <w:p w14:paraId="1FC3AB92" w14:textId="079552CF" w:rsidR="00CA5E5D" w:rsidRPr="00CA5E5D" w:rsidRDefault="00CA5E5D" w:rsidP="00CA5E5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>a KÉPVISELŐ-TESTÜLET 202</w:t>
      </w:r>
      <w:r w:rsidR="000617AD">
        <w:rPr>
          <w:rFonts w:ascii="Times New Roman" w:eastAsia="Calibri" w:hAnsi="Times New Roman" w:cs="Times New Roman"/>
          <w:sz w:val="32"/>
          <w:szCs w:val="32"/>
          <w:lang w:eastAsia="en-US"/>
        </w:rPr>
        <w:t>4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. </w:t>
      </w:r>
      <w:r w:rsidR="000617A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május </w:t>
      </w:r>
      <w:r w:rsidR="000C2DAD">
        <w:rPr>
          <w:rFonts w:ascii="Times New Roman" w:eastAsia="Calibri" w:hAnsi="Times New Roman" w:cs="Times New Roman"/>
          <w:sz w:val="32"/>
          <w:szCs w:val="32"/>
          <w:lang w:eastAsia="en-US"/>
        </w:rPr>
        <w:t>28</w:t>
      </w:r>
      <w:r w:rsidR="00C12705">
        <w:rPr>
          <w:rFonts w:ascii="Times New Roman" w:eastAsia="Calibri" w:hAnsi="Times New Roman" w:cs="Times New Roman"/>
          <w:sz w:val="32"/>
          <w:szCs w:val="32"/>
          <w:lang w:eastAsia="en-US"/>
        </w:rPr>
        <w:t>-i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rend</w:t>
      </w:r>
      <w:r w:rsidR="000C2DAD">
        <w:rPr>
          <w:rFonts w:ascii="Times New Roman" w:eastAsia="Calibri" w:hAnsi="Times New Roman" w:cs="Times New Roman"/>
          <w:sz w:val="32"/>
          <w:szCs w:val="32"/>
          <w:lang w:eastAsia="en-US"/>
        </w:rPr>
        <w:t>es</w:t>
      </w:r>
      <w:r w:rsidRPr="00CA5E5D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ülésére</w:t>
      </w:r>
    </w:p>
    <w:p w14:paraId="3099B2C4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CC6D09C" w14:textId="502C5171" w:rsidR="00CA5E5D" w:rsidRPr="00CA5E5D" w:rsidRDefault="00CA5E5D" w:rsidP="00CA5E5D">
      <w:pPr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Napirend:</w:t>
      </w:r>
    </w:p>
    <w:p w14:paraId="623DBB26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4CF8FE4" w14:textId="77777777" w:rsidR="00681C9B" w:rsidRDefault="00CA5E5D" w:rsidP="00935002">
      <w:pPr>
        <w:spacing w:after="0" w:line="259" w:lineRule="auto"/>
        <w:ind w:left="2835" w:hanging="2835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Tárgy: 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C127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C12705" w:rsidRPr="00C12705">
        <w:rPr>
          <w:rFonts w:ascii="Times New Roman" w:eastAsia="Times New Roman" w:hAnsi="Times New Roman" w:cs="Times New Roman"/>
          <w:sz w:val="26"/>
          <w:szCs w:val="26"/>
          <w:lang w:eastAsia="en-US"/>
        </w:rPr>
        <w:t>Gádorosi Manóliget Óvoda és Mini Bölcsőde</w:t>
      </w:r>
      <w:r w:rsidR="0016583F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</w:p>
    <w:p w14:paraId="44DA2692" w14:textId="1607658D" w:rsidR="00CA5E5D" w:rsidRPr="00C12705" w:rsidRDefault="0016583F" w:rsidP="00681C9B">
      <w:pPr>
        <w:spacing w:after="0" w:line="259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alapító okiratának módosítási </w:t>
      </w:r>
      <w:r w:rsidR="00C12705" w:rsidRPr="00C12705">
        <w:rPr>
          <w:rFonts w:ascii="Times New Roman" w:eastAsia="Times New Roman" w:hAnsi="Times New Roman" w:cs="Times New Roman"/>
          <w:sz w:val="26"/>
          <w:szCs w:val="26"/>
          <w:lang w:eastAsia="en-US"/>
        </w:rPr>
        <w:t>ügye</w:t>
      </w:r>
    </w:p>
    <w:p w14:paraId="75418FC5" w14:textId="00068087" w:rsidR="00CA5E5D" w:rsidRPr="00C12705" w:rsidRDefault="00CA5E5D" w:rsidP="00CA5E5D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F357924" w14:textId="77777777" w:rsidR="00CA5E5D" w:rsidRPr="00CA5E5D" w:rsidRDefault="00CA5E5D" w:rsidP="00CA5E5D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1754E97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Előterjesztő: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Dr. Szilágyi Tibor polgármester</w:t>
      </w:r>
    </w:p>
    <w:p w14:paraId="3C54E214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F71F069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Készítette: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Dr. Szilágyi Tibor polgármester</w:t>
      </w:r>
    </w:p>
    <w:p w14:paraId="7120A922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D057803" w14:textId="6071DB6D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Előzetesen tárgyalja: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4B0F63" w:rsidRPr="004B0F6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Szociális, Kulturális, Egészségügyi és Sport Bizottság</w:t>
      </w:r>
    </w:p>
    <w:p w14:paraId="25D9CBE8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F703B54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 a jogszabályi rendelkezéseknek megfelel: 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Kőszegi Erzsébet Mária jegyző s.k.</w:t>
      </w:r>
    </w:p>
    <w:p w14:paraId="7FA0DA42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8E20086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előterjesztéssel kapcsolatos törvényességi észrevétel: </w:t>
      </w:r>
    </w:p>
    <w:p w14:paraId="713AF9E8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E922254" w14:textId="59CD5A75" w:rsidR="00CA5E5D" w:rsidRPr="00CA5E5D" w:rsidRDefault="00CA5E5D" w:rsidP="00CA5E5D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 döntéshez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egyszerű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620A51"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sym w:font="Webdings" w:char="F063"/>
      </w:r>
    </w:p>
    <w:p w14:paraId="473BE3D5" w14:textId="3C65B9BE" w:rsidR="00CA5E5D" w:rsidRPr="00CA5E5D" w:rsidRDefault="00CA5E5D" w:rsidP="00CA5E5D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minősített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620A51">
        <w:rPr>
          <w:rFonts w:ascii="Times New Roman" w:eastAsia="Calibri" w:hAnsi="Times New Roman" w:cs="Times New Roman"/>
          <w:sz w:val="24"/>
          <w:szCs w:val="24"/>
          <w:lang w:eastAsia="en-US"/>
        </w:rPr>
        <w:t>X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többség szükséges.</w:t>
      </w:r>
    </w:p>
    <w:p w14:paraId="5FA02AD5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E982006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D113635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85979A7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Az előterjesztés a kifüggesztési helyszínen közzétehető: </w:t>
      </w:r>
    </w:p>
    <w:p w14:paraId="0B9CD2D0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A50328F" w14:textId="77777777" w:rsidR="00CA5E5D" w:rsidRPr="00CA5E5D" w:rsidRDefault="00CA5E5D" w:rsidP="00CA5E5D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Igen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MS Gothic" w:eastAsia="MS Gothic" w:hAnsi="MS Gothic" w:cs="Times New Roman" w:hint="eastAsia"/>
          <w:sz w:val="24"/>
          <w:szCs w:val="24"/>
          <w:lang w:eastAsia="en-US"/>
        </w:rPr>
        <w:t>☒</w:t>
      </w:r>
    </w:p>
    <w:p w14:paraId="11B045E2" w14:textId="77777777" w:rsidR="00CA5E5D" w:rsidRPr="00CA5E5D" w:rsidRDefault="00CA5E5D" w:rsidP="00CA5E5D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Nem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sym w:font="Webdings" w:char="F063"/>
      </w:r>
    </w:p>
    <w:p w14:paraId="3275AFD7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C53ADBA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13C7C61" w14:textId="77777777" w:rsidR="00CA5E5D" w:rsidRPr="00CA5E5D" w:rsidRDefault="00CA5E5D" w:rsidP="00CA5E5D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 előterjesztést nyílt ülésen kell tárgyalni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CA5E5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A5E5D">
        <w:rPr>
          <w:rFonts w:ascii="MS Gothic" w:eastAsia="MS Gothic" w:hAnsi="MS Gothic" w:cs="Times New Roman" w:hint="eastAsia"/>
          <w:sz w:val="24"/>
          <w:szCs w:val="24"/>
          <w:lang w:eastAsia="en-US"/>
        </w:rPr>
        <w:t>☒</w:t>
      </w:r>
    </w:p>
    <w:p w14:paraId="387C7DD7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AF46A76" w14:textId="77777777" w:rsidR="00CA5E5D" w:rsidRPr="00CA5E5D" w:rsidRDefault="00CA5E5D" w:rsidP="00CA5E5D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 előterjesztést zárt ülésen kell tárgyalni.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ym w:font="Webdings" w:char="F063"/>
      </w:r>
    </w:p>
    <w:p w14:paraId="2DA5040A" w14:textId="77777777" w:rsidR="00CA5E5D" w:rsidRPr="00CA5E5D" w:rsidRDefault="00CA5E5D" w:rsidP="00CA5E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E98BEF0" w14:textId="77777777" w:rsidR="00CA5E5D" w:rsidRPr="00CA5E5D" w:rsidRDefault="00CA5E5D" w:rsidP="00CA5E5D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Azelőterjesztés zárt ülésen tárgyalható.</w:t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CA5E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ym w:font="Webdings" w:char="F063"/>
      </w:r>
    </w:p>
    <w:p w14:paraId="07BC79A3" w14:textId="38E7E49A" w:rsidR="00CA5E5D" w:rsidRDefault="00CA5E5D">
      <w:pPr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  <w:br w:type="page"/>
      </w:r>
    </w:p>
    <w:p w14:paraId="134AC834" w14:textId="746FFFFD" w:rsidR="00DD313A" w:rsidRDefault="00DD313A" w:rsidP="00DD313A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  <w:r w:rsidRPr="00DD313A"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  <w:lastRenderedPageBreak/>
        <w:t>ELŐTERJESZTÉS</w:t>
      </w:r>
    </w:p>
    <w:p w14:paraId="66038CD3" w14:textId="77777777" w:rsidR="001F4825" w:rsidRPr="00DD313A" w:rsidRDefault="001F4825" w:rsidP="00DD313A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A"/>
          <w:spacing w:val="80"/>
          <w:sz w:val="28"/>
          <w:szCs w:val="24"/>
          <w:lang w:eastAsia="en-US"/>
        </w:rPr>
      </w:pPr>
    </w:p>
    <w:p w14:paraId="6D54C55B" w14:textId="752C50ED" w:rsidR="00E10DB1" w:rsidRDefault="00944DD0" w:rsidP="00E10D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008">
        <w:rPr>
          <w:rFonts w:ascii="Times New Roman" w:hAnsi="Times New Roman" w:cs="Times New Roman"/>
          <w:b/>
          <w:sz w:val="26"/>
          <w:szCs w:val="26"/>
        </w:rPr>
        <w:t>a</w:t>
      </w:r>
      <w:r w:rsidR="00E10DB1" w:rsidRPr="00C550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02E3" w:rsidRPr="00C55008">
        <w:rPr>
          <w:rFonts w:ascii="Times New Roman" w:hAnsi="Times New Roman" w:cs="Times New Roman"/>
          <w:b/>
          <w:sz w:val="26"/>
          <w:szCs w:val="26"/>
        </w:rPr>
        <w:t xml:space="preserve">Képviselő-testület </w:t>
      </w:r>
      <w:r w:rsidR="00517A03">
        <w:rPr>
          <w:rFonts w:ascii="Times New Roman" w:hAnsi="Times New Roman" w:cs="Times New Roman"/>
          <w:b/>
          <w:sz w:val="26"/>
          <w:szCs w:val="26"/>
        </w:rPr>
        <w:t>202</w:t>
      </w:r>
      <w:r w:rsidR="00556AB2">
        <w:rPr>
          <w:rFonts w:ascii="Times New Roman" w:hAnsi="Times New Roman" w:cs="Times New Roman"/>
          <w:b/>
          <w:sz w:val="26"/>
          <w:szCs w:val="26"/>
        </w:rPr>
        <w:t>4</w:t>
      </w:r>
      <w:r w:rsidR="00517A0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56AB2">
        <w:rPr>
          <w:rFonts w:ascii="Times New Roman" w:hAnsi="Times New Roman" w:cs="Times New Roman"/>
          <w:b/>
          <w:sz w:val="26"/>
          <w:szCs w:val="26"/>
        </w:rPr>
        <w:t xml:space="preserve">május </w:t>
      </w:r>
      <w:r w:rsidR="000C2DAD">
        <w:rPr>
          <w:rFonts w:ascii="Times New Roman" w:hAnsi="Times New Roman" w:cs="Times New Roman"/>
          <w:b/>
          <w:sz w:val="26"/>
          <w:szCs w:val="26"/>
        </w:rPr>
        <w:t>28.</w:t>
      </w:r>
      <w:r w:rsidR="00BF02E3" w:rsidRPr="00C55008">
        <w:rPr>
          <w:rFonts w:ascii="Times New Roman" w:hAnsi="Times New Roman" w:cs="Times New Roman"/>
          <w:b/>
          <w:sz w:val="26"/>
          <w:szCs w:val="26"/>
        </w:rPr>
        <w:t xml:space="preserve"> napj</w:t>
      </w:r>
      <w:r w:rsidR="00E10DB1" w:rsidRPr="00C55008">
        <w:rPr>
          <w:rFonts w:ascii="Times New Roman" w:hAnsi="Times New Roman" w:cs="Times New Roman"/>
          <w:b/>
          <w:sz w:val="26"/>
          <w:szCs w:val="26"/>
        </w:rPr>
        <w:t>án tartandó rend</w:t>
      </w:r>
      <w:r w:rsidR="000C2DAD">
        <w:rPr>
          <w:rFonts w:ascii="Times New Roman" w:hAnsi="Times New Roman" w:cs="Times New Roman"/>
          <w:b/>
          <w:sz w:val="26"/>
          <w:szCs w:val="26"/>
        </w:rPr>
        <w:t>es</w:t>
      </w:r>
      <w:r w:rsidR="00E10DB1" w:rsidRPr="00C55008">
        <w:rPr>
          <w:rFonts w:ascii="Times New Roman" w:hAnsi="Times New Roman" w:cs="Times New Roman"/>
          <w:b/>
          <w:sz w:val="26"/>
          <w:szCs w:val="26"/>
        </w:rPr>
        <w:t xml:space="preserve"> ülés</w:t>
      </w:r>
      <w:r w:rsidR="00BF02E3" w:rsidRPr="00C55008">
        <w:rPr>
          <w:rFonts w:ascii="Times New Roman" w:hAnsi="Times New Roman" w:cs="Times New Roman"/>
          <w:b/>
          <w:sz w:val="26"/>
          <w:szCs w:val="26"/>
        </w:rPr>
        <w:t>é</w:t>
      </w:r>
      <w:r w:rsidR="00E10DB1" w:rsidRPr="00C55008">
        <w:rPr>
          <w:rFonts w:ascii="Times New Roman" w:hAnsi="Times New Roman" w:cs="Times New Roman"/>
          <w:b/>
          <w:sz w:val="26"/>
          <w:szCs w:val="26"/>
        </w:rPr>
        <w:t xml:space="preserve">re </w:t>
      </w:r>
    </w:p>
    <w:p w14:paraId="114AC206" w14:textId="77777777" w:rsidR="0059285C" w:rsidRPr="00C55008" w:rsidRDefault="0059285C" w:rsidP="00E10DB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5C4D07F" w14:textId="77777777" w:rsidR="00304954" w:rsidRDefault="0059285C" w:rsidP="0059285C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Tárgy: </w:t>
      </w:r>
      <w:r w:rsidR="001925A5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Gádorosi Manóliget Óvoda és Mini Bölcsőde </w:t>
      </w:r>
      <w:r w:rsidR="00583BE7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alapító okiratának </w:t>
      </w:r>
    </w:p>
    <w:p w14:paraId="5EAD2E9A" w14:textId="40005DA8" w:rsidR="00E10DB1" w:rsidRPr="00B44C4C" w:rsidRDefault="00304954" w:rsidP="00304954">
      <w:pPr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</w:t>
      </w:r>
      <w:r w:rsidR="00583BE7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módosítási </w:t>
      </w:r>
      <w:r w:rsidR="001925A5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ügye</w:t>
      </w:r>
    </w:p>
    <w:p w14:paraId="7222F1B6" w14:textId="7C022D21" w:rsidR="0059285C" w:rsidRDefault="0059285C" w:rsidP="0059285C">
      <w:pPr>
        <w:pStyle w:val="Szvegtrzs"/>
        <w:spacing w:line="240" w:lineRule="auto"/>
        <w:rPr>
          <w:rFonts w:ascii="Times New Roman" w:hAnsi="Times New Roman" w:cs="Times New Roman"/>
          <w:b/>
          <w:bCs/>
          <w:iCs/>
        </w:rPr>
      </w:pPr>
    </w:p>
    <w:p w14:paraId="7A8A39BB" w14:textId="77777777" w:rsidR="0059285C" w:rsidRDefault="0059285C" w:rsidP="0059285C">
      <w:pPr>
        <w:pStyle w:val="Szvegtrzs"/>
        <w:spacing w:line="240" w:lineRule="auto"/>
        <w:rPr>
          <w:rFonts w:ascii="Times New Roman" w:hAnsi="Times New Roman" w:cs="Times New Roman"/>
          <w:b/>
          <w:bCs/>
          <w:iCs/>
        </w:rPr>
      </w:pPr>
    </w:p>
    <w:p w14:paraId="36CB3370" w14:textId="2C812987" w:rsidR="0059285C" w:rsidRPr="002E718B" w:rsidRDefault="0059285C" w:rsidP="0059285C">
      <w:pPr>
        <w:pStyle w:val="Szvegtrzs"/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E718B">
        <w:rPr>
          <w:rFonts w:ascii="Times New Roman" w:hAnsi="Times New Roman" w:cs="Times New Roman"/>
          <w:b/>
          <w:bCs/>
          <w:iCs/>
          <w:sz w:val="28"/>
          <w:szCs w:val="28"/>
        </w:rPr>
        <w:t>Tisztelt Képviselő-testület!</w:t>
      </w:r>
    </w:p>
    <w:p w14:paraId="71030435" w14:textId="58A35322" w:rsidR="001D0517" w:rsidRPr="001D0517" w:rsidRDefault="001D0517" w:rsidP="005E32BE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en-US"/>
        </w:rPr>
      </w:pPr>
    </w:p>
    <w:p w14:paraId="3E980ABF" w14:textId="4E87BFBD" w:rsidR="009A375F" w:rsidRPr="002E718B" w:rsidRDefault="00583BE7" w:rsidP="005E32B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718B">
        <w:rPr>
          <w:rFonts w:ascii="Times New Roman" w:hAnsi="Times New Roman" w:cs="Times New Roman"/>
          <w:iCs/>
          <w:sz w:val="24"/>
          <w:szCs w:val="24"/>
        </w:rPr>
        <w:t>Gádoros Nagyközség Önkormányzatá</w:t>
      </w:r>
      <w:r w:rsidR="005E32BE">
        <w:rPr>
          <w:rFonts w:ascii="Times New Roman" w:hAnsi="Times New Roman" w:cs="Times New Roman"/>
          <w:iCs/>
          <w:sz w:val="24"/>
          <w:szCs w:val="24"/>
        </w:rPr>
        <w:t xml:space="preserve">t </w:t>
      </w:r>
      <w:r w:rsidRPr="002E718B">
        <w:rPr>
          <w:rFonts w:ascii="Times New Roman" w:hAnsi="Times New Roman" w:cs="Times New Roman"/>
          <w:iCs/>
          <w:sz w:val="24"/>
          <w:szCs w:val="24"/>
        </w:rPr>
        <w:t xml:space="preserve">megkereste </w:t>
      </w:r>
      <w:r w:rsidR="00935002" w:rsidRPr="002E718B">
        <w:rPr>
          <w:rFonts w:ascii="Times New Roman" w:hAnsi="Times New Roman" w:cs="Times New Roman"/>
          <w:iCs/>
          <w:sz w:val="24"/>
          <w:szCs w:val="24"/>
        </w:rPr>
        <w:t>a</w:t>
      </w:r>
      <w:r w:rsidR="005E32B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E32B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Gádorosi Manóliget Óvoda és Mini Bölcsőde </w:t>
      </w:r>
      <w:r w:rsidR="00DD7B1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igazgat</w:t>
      </w:r>
      <w:r w:rsidR="00A50A9B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ója</w:t>
      </w:r>
      <w:r w:rsidR="00681C9B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és kezdeményezte</w:t>
      </w:r>
      <w:r w:rsidR="005E32B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a 2024. </w:t>
      </w:r>
      <w:r w:rsidR="000B5F37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szeptember 01</w:t>
      </w:r>
      <w:r w:rsidR="005E32B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. napjától </w:t>
      </w:r>
      <w:r w:rsidR="000B5F37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várható óvodai létszámadatainak előzetes számításai alapján</w:t>
      </w:r>
      <w:r w:rsidR="00A50A9B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, hogy</w:t>
      </w:r>
      <w:r w:rsidR="000B5F37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a sajátos nevelési igényű gyermekek száma meghaladhatja az Alapító Okiratban engedélyezett 15 főt. Az Alapító okiratban </w:t>
      </w:r>
      <w:r w:rsidR="00A50A9B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kéri </w:t>
      </w:r>
      <w:r w:rsidR="000B5F37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a sajátos nevelési igényű gyermekek számának 15-ről 20-ra történtő módosításá</w:t>
      </w:r>
      <w:r w:rsidR="00D704F1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t.</w:t>
      </w:r>
      <w:r w:rsidR="000B5F37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</w:t>
      </w:r>
      <w:r w:rsidRPr="002E718B">
        <w:rPr>
          <w:rFonts w:ascii="Times New Roman" w:hAnsi="Times New Roman" w:cs="Times New Roman"/>
          <w:iCs/>
          <w:sz w:val="24"/>
          <w:szCs w:val="24"/>
        </w:rPr>
        <w:t>(</w:t>
      </w:r>
      <w:r w:rsidR="000B5F37">
        <w:rPr>
          <w:rFonts w:ascii="Times New Roman" w:hAnsi="Times New Roman" w:cs="Times New Roman"/>
          <w:iCs/>
          <w:sz w:val="24"/>
          <w:szCs w:val="24"/>
        </w:rPr>
        <w:t>L</w:t>
      </w:r>
      <w:r w:rsidRPr="002E718B">
        <w:rPr>
          <w:rFonts w:ascii="Times New Roman" w:hAnsi="Times New Roman" w:cs="Times New Roman"/>
          <w:iCs/>
          <w:sz w:val="24"/>
          <w:szCs w:val="24"/>
        </w:rPr>
        <w:t>evél mellékelten csatolva.</w:t>
      </w:r>
      <w:r w:rsidR="005E32BE">
        <w:rPr>
          <w:rFonts w:ascii="Times New Roman" w:hAnsi="Times New Roman" w:cs="Times New Roman"/>
          <w:iCs/>
          <w:sz w:val="24"/>
          <w:szCs w:val="24"/>
        </w:rPr>
        <w:t>)</w:t>
      </w:r>
      <w:r w:rsidRPr="002E718B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B4DAFB5" w14:textId="226E3711" w:rsidR="001D0517" w:rsidRDefault="00354766" w:rsidP="00556AB2">
      <w:pPr>
        <w:spacing w:after="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Kérem a Tisztelt Képviselő-testületet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a Gádorosi Manóliget Óvoda és Mini Bölcsőde </w:t>
      </w: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alapító okirat</w:t>
      </w:r>
      <w:r w:rsidR="005E32B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ának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módosításá</w:t>
      </w:r>
      <w:r w:rsidR="005E32BE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nak</w:t>
      </w: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, valamint az egységes szerkezetbe foglalt alapító okirat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ának</w:t>
      </w: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jóváhagyására</w:t>
      </w:r>
      <w:r w:rsidRPr="00354766"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  <w:t>.</w:t>
      </w:r>
    </w:p>
    <w:p w14:paraId="27D3F4CD" w14:textId="77777777" w:rsidR="005E32BE" w:rsidRPr="005E32BE" w:rsidDel="003947A4" w:rsidRDefault="005E32BE" w:rsidP="005E32BE">
      <w:pPr>
        <w:pStyle w:val="Szvegtrzs"/>
        <w:spacing w:line="276" w:lineRule="auto"/>
        <w:rPr>
          <w:del w:id="0" w:author="Ruzsinszki Ferenc" w:date="2021-07-08T12:49:00Z"/>
          <w:rFonts w:ascii="Times New Roman" w:eastAsia="Calibri" w:hAnsi="Times New Roman" w:cs="Times New Roman"/>
          <w:color w:val="00000A"/>
          <w:lang w:eastAsia="en-US"/>
        </w:rPr>
      </w:pPr>
    </w:p>
    <w:p w14:paraId="22A9FB0C" w14:textId="2D473270" w:rsidR="00C5746E" w:rsidRDefault="00C5746E" w:rsidP="005E32BE">
      <w:pPr>
        <w:spacing w:after="0"/>
        <w:ind w:right="-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ED9E1B" w14:textId="5220E7F6" w:rsidR="0099115A" w:rsidRPr="001D0517" w:rsidRDefault="0099115A" w:rsidP="0099115A">
      <w:pPr>
        <w:pStyle w:val="Default"/>
        <w:ind w:right="-567"/>
        <w:jc w:val="both"/>
        <w:rPr>
          <w:rFonts w:ascii="Times New Roman" w:hAnsi="Times New Roman" w:cs="Times New Roman"/>
        </w:rPr>
      </w:pPr>
    </w:p>
    <w:p w14:paraId="16482CFD" w14:textId="2133C295" w:rsidR="0099115A" w:rsidRPr="002575A2" w:rsidRDefault="00947C3D" w:rsidP="002575A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75A2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15B8519E" w14:textId="220E75F3" w:rsidR="00354766" w:rsidRDefault="00354766" w:rsidP="005E32B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</w:pPr>
      <w:r w:rsidRPr="00354766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Gádoros Nagyközség Önkormányzata </w:t>
      </w:r>
      <w:r w:rsidR="005E32BE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jóváhagyja </w:t>
      </w:r>
      <w:r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a Gádorosi Manóliget Óvoda és Mini </w:t>
      </w:r>
      <w:r w:rsidR="002611FF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Bölcsőde </w:t>
      </w:r>
      <w:r w:rsidRPr="00354766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alapító okiratá</w:t>
      </w:r>
      <w:r w:rsidR="00314C5E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nak módosítását</w:t>
      </w:r>
      <w:r w:rsidRPr="00354766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 </w:t>
      </w:r>
      <w:r w:rsidR="00314C5E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és </w:t>
      </w:r>
      <w:r w:rsidR="00681C9B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 xml:space="preserve">az </w:t>
      </w:r>
      <w:r w:rsidR="00314C5E"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  <w:t>egységes szerkezetbe foglalását.</w:t>
      </w:r>
    </w:p>
    <w:p w14:paraId="2A959A8E" w14:textId="77777777" w:rsidR="00314C5E" w:rsidRPr="00354766" w:rsidRDefault="00314C5E" w:rsidP="005E32BE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eastAsia="Calibri" w:hAnsi="Times New Roman" w:cs="Times New Roman"/>
          <w:bCs/>
          <w:color w:val="00000A"/>
          <w:sz w:val="24"/>
          <w:szCs w:val="24"/>
          <w:lang w:eastAsia="en-US"/>
        </w:rPr>
      </w:pPr>
    </w:p>
    <w:p w14:paraId="59B3671D" w14:textId="70B7F086" w:rsidR="00314C5E" w:rsidRDefault="00314C5E" w:rsidP="005E32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5E">
        <w:rPr>
          <w:rFonts w:ascii="Times New Roman" w:eastAsia="Calibri" w:hAnsi="Times New Roman" w:cs="Times New Roman"/>
          <w:sz w:val="24"/>
          <w:szCs w:val="24"/>
          <w:lang w:eastAsia="en-US"/>
        </w:rPr>
        <w:t>Felkéri a polgármestert az egységes szerkezetbe foglalt alapító okirat kiadására, illetve annak és a módosító okiratnak a Magyar Államkincstárhoz megküldésére.</w:t>
      </w:r>
    </w:p>
    <w:p w14:paraId="5287B19B" w14:textId="77777777" w:rsidR="00314C5E" w:rsidRPr="00314C5E" w:rsidRDefault="00314C5E" w:rsidP="005E32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4C5E">
        <w:rPr>
          <w:rFonts w:ascii="Times New Roman" w:eastAsia="Calibri" w:hAnsi="Times New Roman" w:cs="Times New Roman"/>
          <w:sz w:val="24"/>
          <w:szCs w:val="24"/>
          <w:lang w:eastAsia="en-US"/>
        </w:rPr>
        <w:t>Felhatalmazza a jegyzőt az okiratok formai hibáinak javítására.</w:t>
      </w:r>
    </w:p>
    <w:p w14:paraId="553C1BD4" w14:textId="77777777" w:rsidR="00A87E18" w:rsidRDefault="00A87E18" w:rsidP="009A375F">
      <w:pPr>
        <w:pStyle w:val="Szvegtrzs"/>
        <w:spacing w:line="276" w:lineRule="auto"/>
        <w:ind w:right="-567"/>
        <w:jc w:val="left"/>
        <w:rPr>
          <w:rFonts w:ascii="Times New Roman" w:hAnsi="Times New Roman" w:cs="Times New Roman"/>
          <w:u w:val="single"/>
        </w:rPr>
      </w:pPr>
    </w:p>
    <w:p w14:paraId="7F26496C" w14:textId="020211C5" w:rsidR="00B37475" w:rsidRDefault="00314C5E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Felelős: </w:t>
      </w:r>
      <w:r>
        <w:rPr>
          <w:rFonts w:ascii="Times New Roman" w:hAnsi="Times New Roman" w:cs="Times New Roman"/>
          <w:iCs/>
        </w:rPr>
        <w:tab/>
        <w:t>Dr. Szilágyi Tibor polgármester</w:t>
      </w:r>
    </w:p>
    <w:p w14:paraId="101EA3A9" w14:textId="3932B0A0" w:rsidR="00314C5E" w:rsidRDefault="00314C5E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>Prozlik Márta igazgató</w:t>
      </w:r>
    </w:p>
    <w:p w14:paraId="69C883A5" w14:textId="0F6D9AF4" w:rsidR="00D24EB4" w:rsidRDefault="00D24EB4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Erről értesül: </w:t>
      </w:r>
      <w:r>
        <w:rPr>
          <w:rFonts w:ascii="Times New Roman" w:hAnsi="Times New Roman" w:cs="Times New Roman"/>
          <w:iCs/>
        </w:rPr>
        <w:tab/>
        <w:t>Libor Zsoltné pénzügyi csoportvezető</w:t>
      </w:r>
    </w:p>
    <w:p w14:paraId="653CA9BE" w14:textId="7AA44A22" w:rsidR="00314C5E" w:rsidRDefault="00314C5E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Határidő: </w:t>
      </w:r>
      <w:r>
        <w:rPr>
          <w:rFonts w:ascii="Times New Roman" w:hAnsi="Times New Roman" w:cs="Times New Roman"/>
          <w:iCs/>
        </w:rPr>
        <w:tab/>
      </w:r>
      <w:r w:rsidR="00D24EB4">
        <w:rPr>
          <w:rFonts w:ascii="Times New Roman" w:hAnsi="Times New Roman" w:cs="Times New Roman"/>
          <w:iCs/>
        </w:rPr>
        <w:t>értelem szerint/8 nap</w:t>
      </w:r>
    </w:p>
    <w:p w14:paraId="6C55CE5D" w14:textId="77777777" w:rsidR="00314C5E" w:rsidRDefault="00314C5E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</w:p>
    <w:p w14:paraId="3A6A2796" w14:textId="77777777" w:rsidR="00D24EB4" w:rsidRDefault="00D24EB4" w:rsidP="00B37475">
      <w:pPr>
        <w:pStyle w:val="Szvegtrzs"/>
        <w:spacing w:line="240" w:lineRule="auto"/>
        <w:rPr>
          <w:rFonts w:ascii="Times New Roman" w:hAnsi="Times New Roman" w:cs="Times New Roman"/>
          <w:iCs/>
        </w:rPr>
      </w:pPr>
    </w:p>
    <w:p w14:paraId="553081DA" w14:textId="47A33BBD" w:rsidR="00314C5E" w:rsidRDefault="00517A03" w:rsidP="00592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7220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220C9">
        <w:rPr>
          <w:rFonts w:ascii="Times New Roman" w:hAnsi="Times New Roman" w:cs="Times New Roman"/>
          <w:sz w:val="24"/>
          <w:szCs w:val="24"/>
        </w:rPr>
        <w:t>május 13</w:t>
      </w:r>
      <w:r w:rsidR="0059285C" w:rsidRPr="0059285C">
        <w:rPr>
          <w:rFonts w:ascii="Times New Roman" w:hAnsi="Times New Roman" w:cs="Times New Roman"/>
          <w:sz w:val="24"/>
          <w:szCs w:val="24"/>
        </w:rPr>
        <w:t>.</w:t>
      </w:r>
    </w:p>
    <w:p w14:paraId="0B9EA524" w14:textId="77777777" w:rsidR="00D24EB4" w:rsidRDefault="00D24EB4" w:rsidP="0059285C">
      <w:pPr>
        <w:rPr>
          <w:rFonts w:ascii="Times New Roman" w:hAnsi="Times New Roman" w:cs="Times New Roman"/>
          <w:sz w:val="24"/>
          <w:szCs w:val="24"/>
        </w:rPr>
      </w:pPr>
    </w:p>
    <w:p w14:paraId="55FC31A9" w14:textId="77777777" w:rsidR="00314C5E" w:rsidRDefault="00314C5E" w:rsidP="005E32BE">
      <w:pPr>
        <w:tabs>
          <w:tab w:val="center" w:pos="7371"/>
        </w:tabs>
        <w:spacing w:after="0" w:line="240" w:lineRule="auto"/>
        <w:ind w:left="49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30652563" w14:textId="4709F211" w:rsidR="00314C5E" w:rsidRPr="0059285C" w:rsidRDefault="00314C5E" w:rsidP="005E32BE">
      <w:pPr>
        <w:tabs>
          <w:tab w:val="center" w:pos="7371"/>
        </w:tabs>
        <w:spacing w:after="0" w:line="240" w:lineRule="auto"/>
        <w:ind w:left="49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314C5E" w:rsidRPr="0059285C" w:rsidSect="0059285C"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5C1E9" w14:textId="77777777" w:rsidR="00D63DF5" w:rsidRDefault="00D63DF5" w:rsidP="00154678">
      <w:pPr>
        <w:spacing w:after="0" w:line="240" w:lineRule="auto"/>
      </w:pPr>
      <w:r>
        <w:separator/>
      </w:r>
    </w:p>
  </w:endnote>
  <w:endnote w:type="continuationSeparator" w:id="0">
    <w:p w14:paraId="39C4167A" w14:textId="77777777" w:rsidR="00D63DF5" w:rsidRDefault="00D63DF5" w:rsidP="0015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4899807"/>
      <w:docPartObj>
        <w:docPartGallery w:val="Page Numbers (Bottom of Page)"/>
        <w:docPartUnique/>
      </w:docPartObj>
    </w:sdtPr>
    <w:sdtEndPr/>
    <w:sdtContent>
      <w:p w14:paraId="1B994DFA" w14:textId="184AF923" w:rsidR="00154678" w:rsidRDefault="00F80F02">
        <w:pPr>
          <w:pStyle w:val="llb"/>
          <w:jc w:val="right"/>
        </w:pPr>
        <w:r>
          <w:fldChar w:fldCharType="begin"/>
        </w:r>
        <w:r w:rsidR="00385082">
          <w:instrText xml:space="preserve"> PAGE   \* MERGEFORMAT </w:instrText>
        </w:r>
        <w:r>
          <w:fldChar w:fldCharType="separate"/>
        </w:r>
        <w:r w:rsidR="00517A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5133DA" w14:textId="77777777" w:rsidR="00154678" w:rsidRDefault="001546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2AB65" w14:textId="77777777" w:rsidR="00D63DF5" w:rsidRDefault="00D63DF5" w:rsidP="00154678">
      <w:pPr>
        <w:spacing w:after="0" w:line="240" w:lineRule="auto"/>
      </w:pPr>
      <w:r>
        <w:separator/>
      </w:r>
    </w:p>
  </w:footnote>
  <w:footnote w:type="continuationSeparator" w:id="0">
    <w:p w14:paraId="1115F8F5" w14:textId="77777777" w:rsidR="00D63DF5" w:rsidRDefault="00D63DF5" w:rsidP="00154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17EC"/>
    <w:multiLevelType w:val="hybridMultilevel"/>
    <w:tmpl w:val="19368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413F"/>
    <w:multiLevelType w:val="hybridMultilevel"/>
    <w:tmpl w:val="14A8E33A"/>
    <w:lvl w:ilvl="0" w:tplc="C39E1C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338D1"/>
    <w:multiLevelType w:val="hybridMultilevel"/>
    <w:tmpl w:val="D8968460"/>
    <w:lvl w:ilvl="0" w:tplc="C5304F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249CD"/>
    <w:multiLevelType w:val="hybridMultilevel"/>
    <w:tmpl w:val="AB36A796"/>
    <w:lvl w:ilvl="0" w:tplc="AA8C332C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027E"/>
    <w:multiLevelType w:val="hybridMultilevel"/>
    <w:tmpl w:val="7E3C3690"/>
    <w:lvl w:ilvl="0" w:tplc="E06C1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6D3337"/>
    <w:multiLevelType w:val="hybridMultilevel"/>
    <w:tmpl w:val="FE48BCDE"/>
    <w:lvl w:ilvl="0" w:tplc="7E5029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16CBC"/>
    <w:multiLevelType w:val="hybridMultilevel"/>
    <w:tmpl w:val="DFDA6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F0FFB"/>
    <w:multiLevelType w:val="hybridMultilevel"/>
    <w:tmpl w:val="73CA6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2277"/>
    <w:multiLevelType w:val="hybridMultilevel"/>
    <w:tmpl w:val="71E86AB2"/>
    <w:lvl w:ilvl="0" w:tplc="2FEE2E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348A5B1A"/>
    <w:multiLevelType w:val="hybridMultilevel"/>
    <w:tmpl w:val="9F7CC7E6"/>
    <w:lvl w:ilvl="0" w:tplc="7FF8ED8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7E59A5"/>
    <w:multiLevelType w:val="hybridMultilevel"/>
    <w:tmpl w:val="3DD0B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564F3"/>
    <w:multiLevelType w:val="hybridMultilevel"/>
    <w:tmpl w:val="62BE8D80"/>
    <w:lvl w:ilvl="0" w:tplc="31B2FA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8984BC7"/>
    <w:multiLevelType w:val="hybridMultilevel"/>
    <w:tmpl w:val="A596D880"/>
    <w:lvl w:ilvl="0" w:tplc="05C6F08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70AB8"/>
    <w:multiLevelType w:val="hybridMultilevel"/>
    <w:tmpl w:val="1102BF88"/>
    <w:lvl w:ilvl="0" w:tplc="CAD4D2D6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A5705"/>
    <w:multiLevelType w:val="hybridMultilevel"/>
    <w:tmpl w:val="2904C9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E6371B"/>
    <w:multiLevelType w:val="hybridMultilevel"/>
    <w:tmpl w:val="7F5C7B9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2154A"/>
    <w:multiLevelType w:val="hybridMultilevel"/>
    <w:tmpl w:val="9C285658"/>
    <w:lvl w:ilvl="0" w:tplc="3B4070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405095">
    <w:abstractNumId w:val="8"/>
  </w:num>
  <w:num w:numId="2" w16cid:durableId="2018846007">
    <w:abstractNumId w:val="12"/>
  </w:num>
  <w:num w:numId="3" w16cid:durableId="1703899372">
    <w:abstractNumId w:val="0"/>
  </w:num>
  <w:num w:numId="4" w16cid:durableId="1086879766">
    <w:abstractNumId w:val="15"/>
  </w:num>
  <w:num w:numId="5" w16cid:durableId="1776244364">
    <w:abstractNumId w:val="9"/>
  </w:num>
  <w:num w:numId="6" w16cid:durableId="440103071">
    <w:abstractNumId w:val="16"/>
  </w:num>
  <w:num w:numId="7" w16cid:durableId="185560243">
    <w:abstractNumId w:val="2"/>
  </w:num>
  <w:num w:numId="8" w16cid:durableId="301859172">
    <w:abstractNumId w:val="3"/>
  </w:num>
  <w:num w:numId="9" w16cid:durableId="344747800">
    <w:abstractNumId w:val="11"/>
  </w:num>
  <w:num w:numId="10" w16cid:durableId="343482355">
    <w:abstractNumId w:val="18"/>
  </w:num>
  <w:num w:numId="11" w16cid:durableId="552620659">
    <w:abstractNumId w:val="19"/>
  </w:num>
  <w:num w:numId="12" w16cid:durableId="754277291">
    <w:abstractNumId w:val="14"/>
  </w:num>
  <w:num w:numId="13" w16cid:durableId="1711565955">
    <w:abstractNumId w:val="17"/>
  </w:num>
  <w:num w:numId="14" w16cid:durableId="321588679">
    <w:abstractNumId w:val="5"/>
  </w:num>
  <w:num w:numId="15" w16cid:durableId="1838379176">
    <w:abstractNumId w:val="1"/>
  </w:num>
  <w:num w:numId="16" w16cid:durableId="1449857601">
    <w:abstractNumId w:val="6"/>
  </w:num>
  <w:num w:numId="17" w16cid:durableId="894855854">
    <w:abstractNumId w:val="10"/>
  </w:num>
  <w:num w:numId="18" w16cid:durableId="2096238799">
    <w:abstractNumId w:val="13"/>
  </w:num>
  <w:num w:numId="19" w16cid:durableId="400064200">
    <w:abstractNumId w:val="4"/>
  </w:num>
  <w:num w:numId="20" w16cid:durableId="1877765863">
    <w:abstractNumId w:val="7"/>
  </w:num>
  <w:num w:numId="21" w16cid:durableId="161494186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uzsinszki Ferenc">
    <w15:presenceInfo w15:providerId="None" w15:userId="Ruzsinszki Feren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06"/>
    <w:rsid w:val="0000436C"/>
    <w:rsid w:val="00044AB5"/>
    <w:rsid w:val="0005036C"/>
    <w:rsid w:val="000529EF"/>
    <w:rsid w:val="000617AD"/>
    <w:rsid w:val="00093A16"/>
    <w:rsid w:val="000B06BF"/>
    <w:rsid w:val="000B5F37"/>
    <w:rsid w:val="000C2DAD"/>
    <w:rsid w:val="000D5B57"/>
    <w:rsid w:val="000E3AB0"/>
    <w:rsid w:val="0010174C"/>
    <w:rsid w:val="00113E52"/>
    <w:rsid w:val="00115FDE"/>
    <w:rsid w:val="00147047"/>
    <w:rsid w:val="001476EC"/>
    <w:rsid w:val="00154678"/>
    <w:rsid w:val="0016583F"/>
    <w:rsid w:val="001925A5"/>
    <w:rsid w:val="00197189"/>
    <w:rsid w:val="001A427C"/>
    <w:rsid w:val="001B769C"/>
    <w:rsid w:val="001C27DF"/>
    <w:rsid w:val="001D0517"/>
    <w:rsid w:val="001F4825"/>
    <w:rsid w:val="001F5D3E"/>
    <w:rsid w:val="00203977"/>
    <w:rsid w:val="002209DB"/>
    <w:rsid w:val="002575A2"/>
    <w:rsid w:val="002611FF"/>
    <w:rsid w:val="00265603"/>
    <w:rsid w:val="00267FE3"/>
    <w:rsid w:val="002B2460"/>
    <w:rsid w:val="002C1190"/>
    <w:rsid w:val="002C3716"/>
    <w:rsid w:val="002D4001"/>
    <w:rsid w:val="002D4FEA"/>
    <w:rsid w:val="002E6D98"/>
    <w:rsid w:val="002E718B"/>
    <w:rsid w:val="00304954"/>
    <w:rsid w:val="00314C5E"/>
    <w:rsid w:val="00325873"/>
    <w:rsid w:val="00354766"/>
    <w:rsid w:val="00363AF7"/>
    <w:rsid w:val="0037183B"/>
    <w:rsid w:val="00385082"/>
    <w:rsid w:val="0038517B"/>
    <w:rsid w:val="00386B8F"/>
    <w:rsid w:val="00393291"/>
    <w:rsid w:val="003E056E"/>
    <w:rsid w:val="00423768"/>
    <w:rsid w:val="004722E8"/>
    <w:rsid w:val="0047745A"/>
    <w:rsid w:val="004B0F63"/>
    <w:rsid w:val="004B67A3"/>
    <w:rsid w:val="004C1B55"/>
    <w:rsid w:val="00514220"/>
    <w:rsid w:val="00517A03"/>
    <w:rsid w:val="00542177"/>
    <w:rsid w:val="00553698"/>
    <w:rsid w:val="00555FCD"/>
    <w:rsid w:val="00556AB2"/>
    <w:rsid w:val="00583BE7"/>
    <w:rsid w:val="0059285C"/>
    <w:rsid w:val="0059405D"/>
    <w:rsid w:val="005A7490"/>
    <w:rsid w:val="005B1AEB"/>
    <w:rsid w:val="005C0340"/>
    <w:rsid w:val="005C57F3"/>
    <w:rsid w:val="005E32BE"/>
    <w:rsid w:val="005F35F2"/>
    <w:rsid w:val="005F719B"/>
    <w:rsid w:val="006169E8"/>
    <w:rsid w:val="00620A51"/>
    <w:rsid w:val="00654B4F"/>
    <w:rsid w:val="0067003D"/>
    <w:rsid w:val="006707B8"/>
    <w:rsid w:val="00681C9B"/>
    <w:rsid w:val="00684CC8"/>
    <w:rsid w:val="006A0DA3"/>
    <w:rsid w:val="006A7319"/>
    <w:rsid w:val="006C5433"/>
    <w:rsid w:val="006E20BD"/>
    <w:rsid w:val="00702F38"/>
    <w:rsid w:val="007220C9"/>
    <w:rsid w:val="007319EA"/>
    <w:rsid w:val="00737B4A"/>
    <w:rsid w:val="0075491B"/>
    <w:rsid w:val="007561DD"/>
    <w:rsid w:val="00772FE8"/>
    <w:rsid w:val="0078213B"/>
    <w:rsid w:val="00796A78"/>
    <w:rsid w:val="007A040F"/>
    <w:rsid w:val="007D43B1"/>
    <w:rsid w:val="007F0ADF"/>
    <w:rsid w:val="007F417F"/>
    <w:rsid w:val="007F6934"/>
    <w:rsid w:val="007F6F41"/>
    <w:rsid w:val="0081469E"/>
    <w:rsid w:val="00834654"/>
    <w:rsid w:val="0086284B"/>
    <w:rsid w:val="00881977"/>
    <w:rsid w:val="0089065A"/>
    <w:rsid w:val="008B253D"/>
    <w:rsid w:val="008C499F"/>
    <w:rsid w:val="008E21E8"/>
    <w:rsid w:val="008E2D17"/>
    <w:rsid w:val="009065CA"/>
    <w:rsid w:val="00922F01"/>
    <w:rsid w:val="00935002"/>
    <w:rsid w:val="00944DD0"/>
    <w:rsid w:val="00947C3D"/>
    <w:rsid w:val="009732FC"/>
    <w:rsid w:val="00990E71"/>
    <w:rsid w:val="0099115A"/>
    <w:rsid w:val="009A375F"/>
    <w:rsid w:val="009A7FAB"/>
    <w:rsid w:val="009F210D"/>
    <w:rsid w:val="009F3600"/>
    <w:rsid w:val="009F69E2"/>
    <w:rsid w:val="00A027E6"/>
    <w:rsid w:val="00A057E3"/>
    <w:rsid w:val="00A101C4"/>
    <w:rsid w:val="00A12CCB"/>
    <w:rsid w:val="00A1687A"/>
    <w:rsid w:val="00A264F0"/>
    <w:rsid w:val="00A50A9B"/>
    <w:rsid w:val="00A73A82"/>
    <w:rsid w:val="00A87E18"/>
    <w:rsid w:val="00AB15B3"/>
    <w:rsid w:val="00AD2A06"/>
    <w:rsid w:val="00AE10CC"/>
    <w:rsid w:val="00AF6EE3"/>
    <w:rsid w:val="00B129F8"/>
    <w:rsid w:val="00B270AC"/>
    <w:rsid w:val="00B37475"/>
    <w:rsid w:val="00B41D68"/>
    <w:rsid w:val="00B44C4C"/>
    <w:rsid w:val="00B473AF"/>
    <w:rsid w:val="00B538A5"/>
    <w:rsid w:val="00B73B37"/>
    <w:rsid w:val="00BC40E6"/>
    <w:rsid w:val="00BD7D5D"/>
    <w:rsid w:val="00BF02E3"/>
    <w:rsid w:val="00C02F48"/>
    <w:rsid w:val="00C070C6"/>
    <w:rsid w:val="00C12705"/>
    <w:rsid w:val="00C224BD"/>
    <w:rsid w:val="00C463A5"/>
    <w:rsid w:val="00C55008"/>
    <w:rsid w:val="00C5746E"/>
    <w:rsid w:val="00C869CC"/>
    <w:rsid w:val="00CA4614"/>
    <w:rsid w:val="00CA5E5D"/>
    <w:rsid w:val="00CB600E"/>
    <w:rsid w:val="00CC104B"/>
    <w:rsid w:val="00CC534B"/>
    <w:rsid w:val="00CE3BED"/>
    <w:rsid w:val="00D071E9"/>
    <w:rsid w:val="00D21ADE"/>
    <w:rsid w:val="00D24EB4"/>
    <w:rsid w:val="00D534C2"/>
    <w:rsid w:val="00D54271"/>
    <w:rsid w:val="00D63DF5"/>
    <w:rsid w:val="00D704F1"/>
    <w:rsid w:val="00D92E29"/>
    <w:rsid w:val="00D967B1"/>
    <w:rsid w:val="00DD313A"/>
    <w:rsid w:val="00DD7B16"/>
    <w:rsid w:val="00DE7870"/>
    <w:rsid w:val="00E100FC"/>
    <w:rsid w:val="00E10DB1"/>
    <w:rsid w:val="00E23D55"/>
    <w:rsid w:val="00E42FCC"/>
    <w:rsid w:val="00E458EB"/>
    <w:rsid w:val="00E72005"/>
    <w:rsid w:val="00E802EF"/>
    <w:rsid w:val="00E82B61"/>
    <w:rsid w:val="00E83AB2"/>
    <w:rsid w:val="00ED4E48"/>
    <w:rsid w:val="00EE3E81"/>
    <w:rsid w:val="00EE5258"/>
    <w:rsid w:val="00EE7E82"/>
    <w:rsid w:val="00F119AC"/>
    <w:rsid w:val="00F21144"/>
    <w:rsid w:val="00F40D06"/>
    <w:rsid w:val="00F80F02"/>
    <w:rsid w:val="00F9018F"/>
    <w:rsid w:val="00F95A13"/>
    <w:rsid w:val="00FB399B"/>
    <w:rsid w:val="00FD41E3"/>
    <w:rsid w:val="00FD5443"/>
    <w:rsid w:val="00FF4B0B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A04B"/>
  <w15:docId w15:val="{5CA8097A-FCD6-432E-B1FE-D5C10A39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0517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C104B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1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54678"/>
  </w:style>
  <w:style w:type="paragraph" w:styleId="llb">
    <w:name w:val="footer"/>
    <w:basedOn w:val="Norml"/>
    <w:link w:val="llbChar"/>
    <w:uiPriority w:val="99"/>
    <w:unhideWhenUsed/>
    <w:rsid w:val="00154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4678"/>
  </w:style>
  <w:style w:type="character" w:styleId="Hiperhivatkozs">
    <w:name w:val="Hyperlink"/>
    <w:rsid w:val="0038517B"/>
    <w:rPr>
      <w:color w:val="0000FF"/>
      <w:u w:val="single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rsid w:val="00E458EB"/>
  </w:style>
  <w:style w:type="paragraph" w:customStyle="1" w:styleId="Default">
    <w:name w:val="Default"/>
    <w:rsid w:val="001D0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1D0517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1D0517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zvegtrzsChar1">
    <w:name w:val="Szövegtörzs Char1"/>
    <w:basedOn w:val="Bekezdsalapbettpusa"/>
    <w:uiPriority w:val="99"/>
    <w:semiHidden/>
    <w:rsid w:val="001D0517"/>
  </w:style>
  <w:style w:type="character" w:customStyle="1" w:styleId="Cmsor2Char">
    <w:name w:val="Címsor 2 Char"/>
    <w:basedOn w:val="Bekezdsalapbettpusa"/>
    <w:link w:val="Cmsor2"/>
    <w:uiPriority w:val="9"/>
    <w:rsid w:val="001D0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Prohome Cegcsoport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Prohome</dc:creator>
  <cp:lastModifiedBy>Németh Lászlóné</cp:lastModifiedBy>
  <cp:revision>9</cp:revision>
  <cp:lastPrinted>2023-12-08T11:07:00Z</cp:lastPrinted>
  <dcterms:created xsi:type="dcterms:W3CDTF">2024-05-14T08:36:00Z</dcterms:created>
  <dcterms:modified xsi:type="dcterms:W3CDTF">2024-05-24T06:41:00Z</dcterms:modified>
</cp:coreProperties>
</file>